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C9AEB" w14:textId="48401E03" w:rsidR="0035115C" w:rsidRDefault="000F69E2" w:rsidP="00484A42">
      <w:pPr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7B5E38">
        <w:rPr>
          <w:rFonts w:cstheme="minorHAnsi"/>
          <w:b/>
          <w:bCs/>
          <w:color w:val="002060"/>
        </w:rPr>
        <w:t>3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59929CA4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leGrid"/>
        <w:tblW w:w="13925" w:type="dxa"/>
        <w:tblLook w:val="04A0" w:firstRow="1" w:lastRow="0" w:firstColumn="1" w:lastColumn="0" w:noHBand="0" w:noVBand="1"/>
      </w:tblPr>
      <w:tblGrid>
        <w:gridCol w:w="2241"/>
        <w:gridCol w:w="6733"/>
        <w:gridCol w:w="1499"/>
        <w:gridCol w:w="1538"/>
        <w:gridCol w:w="1914"/>
      </w:tblGrid>
      <w:tr w:rsidR="007F4F8C" w:rsidRPr="0035115C" w14:paraId="07650BF8" w14:textId="77777777" w:rsidTr="00DE596E">
        <w:trPr>
          <w:tblHeader/>
        </w:trPr>
        <w:tc>
          <w:tcPr>
            <w:tcW w:w="2241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6733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1499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38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1914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0A6FF1" w:rsidRPr="0035115C" w14:paraId="55C45716" w14:textId="77777777" w:rsidTr="00DE596E">
        <w:tc>
          <w:tcPr>
            <w:tcW w:w="2241" w:type="dxa"/>
            <w:vMerge w:val="restart"/>
            <w:shd w:val="clear" w:color="auto" w:fill="auto"/>
          </w:tcPr>
          <w:p w14:paraId="4DCF59B2" w14:textId="481C1CF3" w:rsidR="000A6FF1" w:rsidRPr="00260D54" w:rsidRDefault="000A6FF1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Subcriteriul 1.2. Relevanța din perspectiva unității sanitare sprijinite</w:t>
            </w:r>
          </w:p>
        </w:tc>
        <w:tc>
          <w:tcPr>
            <w:tcW w:w="6733" w:type="dxa"/>
            <w:shd w:val="clear" w:color="auto" w:fill="auto"/>
          </w:tcPr>
          <w:p w14:paraId="47921B7D" w14:textId="77777777" w:rsidR="000A6FF1" w:rsidRPr="000A6FF1" w:rsidRDefault="000A6FF1" w:rsidP="000A6FF1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Localizarea investiției </w:t>
            </w:r>
          </w:p>
          <w:p w14:paraId="4B355BEF" w14:textId="77777777" w:rsidR="000A6FF1" w:rsidRPr="000A6FF1" w:rsidRDefault="000A6FF1" w:rsidP="000A6FF1">
            <w:pPr>
              <w:numPr>
                <w:ilvl w:val="0"/>
                <w:numId w:val="10"/>
              </w:num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Investiția în laborator (anatomie patologică/ de genetică) este localizată în spital județean/ spital județean de urgență, care are activitate universitară  și care are secție de oncologie -3 puncte</w:t>
            </w:r>
          </w:p>
          <w:p w14:paraId="5914AB47" w14:textId="77777777" w:rsidR="000A6FF1" w:rsidRPr="000A6FF1" w:rsidRDefault="000A6FF1" w:rsidP="000A6FF1">
            <w:pPr>
              <w:numPr>
                <w:ilvl w:val="0"/>
                <w:numId w:val="10"/>
              </w:num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Investiția în laborator (anatomie patologică/ de genetică) este localizată în spital județean cu secție de oncologie care NU are activitate universitară – 2 puncte</w:t>
            </w:r>
          </w:p>
          <w:p w14:paraId="08FB9944" w14:textId="77777777" w:rsidR="000A6FF1" w:rsidRPr="000A6FF1" w:rsidRDefault="000A6FF1" w:rsidP="000A6FF1">
            <w:pPr>
              <w:numPr>
                <w:ilvl w:val="0"/>
                <w:numId w:val="10"/>
              </w:num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Investiția în laborator (anatomie patologică/ de genetică) este localizată în spital județean/ județean de urgență fără secție de oncologie, dar care are activitate universitară -1 punct</w:t>
            </w:r>
          </w:p>
          <w:p w14:paraId="37336A58" w14:textId="77777777" w:rsidR="000A6FF1" w:rsidRPr="000A6FF1" w:rsidRDefault="000A6FF1" w:rsidP="000A6FF1">
            <w:pPr>
              <w:numPr>
                <w:ilvl w:val="0"/>
                <w:numId w:val="10"/>
              </w:numPr>
              <w:spacing w:before="60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Investiția în laborator (anatomie patologică/ de genetică) este localizată în spital județean/ spital județean de urgență fără secție de oncologie și care NU are activitate universitară – 0 puncte</w:t>
            </w:r>
          </w:p>
          <w:p w14:paraId="26B0EED6" w14:textId="77777777" w:rsidR="000A6FF1" w:rsidRPr="00260BBD" w:rsidRDefault="000A6FF1" w:rsidP="00DE596E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</w:tc>
        <w:tc>
          <w:tcPr>
            <w:tcW w:w="1499" w:type="dxa"/>
          </w:tcPr>
          <w:p w14:paraId="6CC7542B" w14:textId="1FB8532F" w:rsidR="000A6FF1" w:rsidRPr="007D3A68" w:rsidRDefault="000A6FF1" w:rsidP="00DE596E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 xml:space="preserve">Se </w:t>
            </w:r>
            <w:proofErr w:type="spellStart"/>
            <w:r>
              <w:rPr>
                <w:color w:val="002060"/>
              </w:rPr>
              <w:t>mentioneaza</w:t>
            </w:r>
            <w:proofErr w:type="spellEnd"/>
            <w:r>
              <w:rPr>
                <w:color w:val="002060"/>
              </w:rPr>
              <w:t xml:space="preserve">  </w:t>
            </w:r>
            <w:proofErr w:type="spellStart"/>
            <w:r>
              <w:rPr>
                <w:color w:val="002060"/>
              </w:rPr>
              <w:t>situatia</w:t>
            </w:r>
            <w:proofErr w:type="spellEnd"/>
            <w:r>
              <w:rPr>
                <w:color w:val="002060"/>
              </w:rPr>
              <w:t xml:space="preserve"> în care se </w:t>
            </w:r>
            <w:proofErr w:type="spellStart"/>
            <w:r>
              <w:rPr>
                <w:color w:val="002060"/>
              </w:rPr>
              <w:t>incadrează</w:t>
            </w:r>
            <w:proofErr w:type="spellEnd"/>
            <w:r>
              <w:rPr>
                <w:color w:val="002060"/>
              </w:rPr>
              <w:t xml:space="preserve"> unitatea sanitara</w:t>
            </w:r>
          </w:p>
        </w:tc>
        <w:tc>
          <w:tcPr>
            <w:tcW w:w="1538" w:type="dxa"/>
          </w:tcPr>
          <w:p w14:paraId="35F4D9F3" w14:textId="25596775" w:rsidR="000A6FF1" w:rsidRPr="0035115C" w:rsidRDefault="000A6FF1" w:rsidP="00DE596E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 xml:space="preserve">Se </w:t>
            </w:r>
            <w:proofErr w:type="spellStart"/>
            <w:r>
              <w:rPr>
                <w:color w:val="002060"/>
              </w:rPr>
              <w:t>mentioneaza</w:t>
            </w:r>
            <w:proofErr w:type="spellEnd"/>
            <w:r>
              <w:rPr>
                <w:color w:val="002060"/>
              </w:rPr>
              <w:t xml:space="preserve">  </w:t>
            </w:r>
            <w:proofErr w:type="spellStart"/>
            <w:r>
              <w:rPr>
                <w:color w:val="002060"/>
              </w:rPr>
              <w:t>situatia</w:t>
            </w:r>
            <w:proofErr w:type="spellEnd"/>
            <w:r>
              <w:rPr>
                <w:color w:val="002060"/>
              </w:rPr>
              <w:t xml:space="preserve"> în care se </w:t>
            </w:r>
            <w:proofErr w:type="spellStart"/>
            <w:r>
              <w:rPr>
                <w:color w:val="002060"/>
              </w:rPr>
              <w:t>incadrează</w:t>
            </w:r>
            <w:proofErr w:type="spellEnd"/>
            <w:r>
              <w:rPr>
                <w:color w:val="002060"/>
              </w:rPr>
              <w:t xml:space="preserve"> unitatea sanitara</w:t>
            </w:r>
          </w:p>
        </w:tc>
        <w:tc>
          <w:tcPr>
            <w:tcW w:w="1914" w:type="dxa"/>
          </w:tcPr>
          <w:p w14:paraId="0D5A2183" w14:textId="77777777" w:rsidR="000A6FF1" w:rsidRPr="0035115C" w:rsidRDefault="000A6FF1" w:rsidP="00DE596E">
            <w:pPr>
              <w:jc w:val="both"/>
              <w:rPr>
                <w:color w:val="002060"/>
              </w:rPr>
            </w:pPr>
          </w:p>
        </w:tc>
      </w:tr>
      <w:tr w:rsidR="000A6FF1" w:rsidRPr="0035115C" w14:paraId="73F02640" w14:textId="77777777" w:rsidTr="00DE596E">
        <w:tc>
          <w:tcPr>
            <w:tcW w:w="2241" w:type="dxa"/>
            <w:vMerge/>
            <w:shd w:val="clear" w:color="auto" w:fill="auto"/>
          </w:tcPr>
          <w:p w14:paraId="684DBF2E" w14:textId="77777777" w:rsidR="000A6FF1" w:rsidRPr="00260D54" w:rsidRDefault="000A6FF1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733" w:type="dxa"/>
            <w:shd w:val="clear" w:color="auto" w:fill="auto"/>
          </w:tcPr>
          <w:p w14:paraId="0BF14C3C" w14:textId="77777777" w:rsidR="000A6FF1" w:rsidRPr="000A6FF1" w:rsidRDefault="000A6FF1" w:rsidP="000A6FF1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Capacitatea unității sanitare publice de a furniza serviciile de diagnostic și tratament cancer</w:t>
            </w:r>
          </w:p>
          <w:p w14:paraId="430645EE" w14:textId="77777777" w:rsidR="000A6FF1" w:rsidRPr="000A6FF1" w:rsidRDefault="000A6FF1" w:rsidP="000A6FF1">
            <w:pPr>
              <w:numPr>
                <w:ilvl w:val="0"/>
                <w:numId w:val="1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unitatea sanitară are în structură, atât laborator de genetică și de anatomie patologică pentru care se face dotarea - 3 puncte</w:t>
            </w:r>
          </w:p>
          <w:p w14:paraId="62B594C6" w14:textId="77777777" w:rsidR="000A6FF1" w:rsidRPr="000A6FF1" w:rsidRDefault="000A6FF1" w:rsidP="000A6FF1">
            <w:pPr>
              <w:numPr>
                <w:ilvl w:val="0"/>
                <w:numId w:val="11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unitatea sanitară are în structură, laborator de genetică sau laborator de anatomie patologică pentru care se face dotarea - 1 punct</w:t>
            </w:r>
          </w:p>
          <w:p w14:paraId="09AC3FE6" w14:textId="6B195D8C" w:rsidR="000A6FF1" w:rsidRPr="00260BBD" w:rsidRDefault="000A6FF1" w:rsidP="000A6FF1">
            <w:pPr>
              <w:numPr>
                <w:ilvl w:val="0"/>
                <w:numId w:val="11"/>
              </w:num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unitatea sanitară NU are în structură, laborator de genetică și/ sau de anatomie patologică pentru care se face dotarea – 0 puncte</w:t>
            </w:r>
          </w:p>
        </w:tc>
        <w:tc>
          <w:tcPr>
            <w:tcW w:w="1499" w:type="dxa"/>
          </w:tcPr>
          <w:p w14:paraId="301C1B85" w14:textId="572075F4" w:rsidR="000A6FF1" w:rsidRPr="007D3A68" w:rsidRDefault="000A6FF1" w:rsidP="00DE596E">
            <w:pPr>
              <w:jc w:val="both"/>
              <w:rPr>
                <w:color w:val="002060"/>
              </w:rPr>
            </w:pPr>
            <w:r w:rsidRPr="000A6FF1">
              <w:rPr>
                <w:color w:val="002060"/>
              </w:rPr>
              <w:t xml:space="preserve">Se </w:t>
            </w:r>
            <w:proofErr w:type="spellStart"/>
            <w:r w:rsidRPr="000A6FF1">
              <w:rPr>
                <w:color w:val="002060"/>
              </w:rPr>
              <w:t>mentioneaza</w:t>
            </w:r>
            <w:proofErr w:type="spellEnd"/>
            <w:r w:rsidRPr="000A6FF1">
              <w:rPr>
                <w:color w:val="002060"/>
              </w:rPr>
              <w:t xml:space="preserve">  </w:t>
            </w:r>
            <w:proofErr w:type="spellStart"/>
            <w:r w:rsidRPr="000A6FF1">
              <w:rPr>
                <w:color w:val="002060"/>
              </w:rPr>
              <w:t>situatia</w:t>
            </w:r>
            <w:proofErr w:type="spellEnd"/>
            <w:r w:rsidRPr="000A6FF1">
              <w:rPr>
                <w:color w:val="002060"/>
              </w:rPr>
              <w:t xml:space="preserve"> în care se </w:t>
            </w:r>
            <w:proofErr w:type="spellStart"/>
            <w:r w:rsidRPr="000A6FF1">
              <w:rPr>
                <w:color w:val="002060"/>
              </w:rPr>
              <w:t>incadrează</w:t>
            </w:r>
            <w:proofErr w:type="spellEnd"/>
            <w:r w:rsidRPr="000A6FF1">
              <w:rPr>
                <w:color w:val="002060"/>
              </w:rPr>
              <w:t xml:space="preserve"> unitatea sanitara</w:t>
            </w:r>
            <w:r w:rsidRPr="000A6FF1">
              <w:rPr>
                <w:color w:val="002060"/>
              </w:rPr>
              <w:tab/>
            </w:r>
          </w:p>
        </w:tc>
        <w:tc>
          <w:tcPr>
            <w:tcW w:w="1538" w:type="dxa"/>
          </w:tcPr>
          <w:p w14:paraId="4158834D" w14:textId="1359E676" w:rsidR="000A6FF1" w:rsidRPr="0035115C" w:rsidRDefault="000A6FF1" w:rsidP="00DE596E">
            <w:pPr>
              <w:jc w:val="both"/>
              <w:rPr>
                <w:color w:val="002060"/>
              </w:rPr>
            </w:pPr>
            <w:r w:rsidRPr="000A6FF1">
              <w:rPr>
                <w:color w:val="002060"/>
              </w:rPr>
              <w:t xml:space="preserve">Se </w:t>
            </w:r>
            <w:proofErr w:type="spellStart"/>
            <w:r w:rsidRPr="000A6FF1">
              <w:rPr>
                <w:color w:val="002060"/>
              </w:rPr>
              <w:t>mentioneaza</w:t>
            </w:r>
            <w:proofErr w:type="spellEnd"/>
            <w:r w:rsidRPr="000A6FF1">
              <w:rPr>
                <w:color w:val="002060"/>
              </w:rPr>
              <w:t xml:space="preserve">  </w:t>
            </w:r>
            <w:proofErr w:type="spellStart"/>
            <w:r w:rsidRPr="000A6FF1">
              <w:rPr>
                <w:color w:val="002060"/>
              </w:rPr>
              <w:t>situatia</w:t>
            </w:r>
            <w:proofErr w:type="spellEnd"/>
            <w:r w:rsidRPr="000A6FF1">
              <w:rPr>
                <w:color w:val="002060"/>
              </w:rPr>
              <w:t xml:space="preserve"> în care se </w:t>
            </w:r>
            <w:proofErr w:type="spellStart"/>
            <w:r w:rsidRPr="000A6FF1">
              <w:rPr>
                <w:color w:val="002060"/>
              </w:rPr>
              <w:t>incadrează</w:t>
            </w:r>
            <w:proofErr w:type="spellEnd"/>
            <w:r w:rsidRPr="000A6FF1">
              <w:rPr>
                <w:color w:val="002060"/>
              </w:rPr>
              <w:t xml:space="preserve"> unitatea sanitara</w:t>
            </w:r>
          </w:p>
        </w:tc>
        <w:tc>
          <w:tcPr>
            <w:tcW w:w="1914" w:type="dxa"/>
          </w:tcPr>
          <w:p w14:paraId="7BB1ED79" w14:textId="77777777" w:rsidR="000A6FF1" w:rsidRPr="0035115C" w:rsidRDefault="000A6FF1" w:rsidP="00DE596E">
            <w:pPr>
              <w:jc w:val="both"/>
              <w:rPr>
                <w:color w:val="002060"/>
              </w:rPr>
            </w:pPr>
          </w:p>
        </w:tc>
      </w:tr>
      <w:tr w:rsidR="000A6FF1" w:rsidRPr="0035115C" w14:paraId="56375F75" w14:textId="77777777" w:rsidTr="00DE596E">
        <w:tc>
          <w:tcPr>
            <w:tcW w:w="2241" w:type="dxa"/>
            <w:vMerge/>
            <w:shd w:val="clear" w:color="auto" w:fill="auto"/>
          </w:tcPr>
          <w:p w14:paraId="5EF869A6" w14:textId="77777777" w:rsidR="000A6FF1" w:rsidRPr="00260D54" w:rsidRDefault="000A6FF1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733" w:type="dxa"/>
            <w:shd w:val="clear" w:color="auto" w:fill="auto"/>
          </w:tcPr>
          <w:p w14:paraId="0F66D0C5" w14:textId="77777777" w:rsidR="000A6FF1" w:rsidRPr="000A6FF1" w:rsidRDefault="000A6FF1" w:rsidP="000A6FF1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Capacitatea unității sanitare publice de a furniza serviciile de diagnostic și tratament cancer</w:t>
            </w:r>
          </w:p>
          <w:p w14:paraId="7663C1EC" w14:textId="77777777" w:rsidR="000A6FF1" w:rsidRPr="000A6FF1" w:rsidRDefault="000A6FF1" w:rsidP="000A6FF1">
            <w:pPr>
              <w:numPr>
                <w:ilvl w:val="0"/>
                <w:numId w:val="12"/>
              </w:num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Unitatea sanitară furnizează, la momentul depunerii cererii de finanțare serviciile aferente investiției pe care o realizează prin proiect în baza contractului cu CNAS - 2 puncte</w:t>
            </w:r>
          </w:p>
          <w:p w14:paraId="7AF9DDA4" w14:textId="6C1368F4" w:rsidR="000A6FF1" w:rsidRPr="00260BBD" w:rsidRDefault="000A6FF1" w:rsidP="000A6FF1">
            <w:pPr>
              <w:numPr>
                <w:ilvl w:val="0"/>
                <w:numId w:val="12"/>
              </w:num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0A6FF1">
              <w:rPr>
                <w:rFonts w:cstheme="minorHAnsi"/>
                <w:color w:val="002060"/>
                <w:sz w:val="24"/>
                <w:szCs w:val="24"/>
              </w:rPr>
              <w:t>Unitatea sanitară NU furnizează, la momentul depunerii cererii de finanțare  serviciile aferente investiției pe care o realizează prin proiect în baza contractului cu CNAS – 0 puncte</w:t>
            </w:r>
          </w:p>
        </w:tc>
        <w:tc>
          <w:tcPr>
            <w:tcW w:w="1499" w:type="dxa"/>
          </w:tcPr>
          <w:p w14:paraId="5EB8E2B3" w14:textId="02EC9B14" w:rsidR="000A6FF1" w:rsidRPr="007D3A68" w:rsidRDefault="000A6FF1" w:rsidP="00DE596E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DA/NU</w:t>
            </w:r>
          </w:p>
        </w:tc>
        <w:tc>
          <w:tcPr>
            <w:tcW w:w="1538" w:type="dxa"/>
          </w:tcPr>
          <w:p w14:paraId="75DDCC42" w14:textId="77777777" w:rsidR="000A6FF1" w:rsidRPr="0035115C" w:rsidRDefault="000A6FF1" w:rsidP="00DE596E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58F1FB02" w14:textId="77777777" w:rsidR="000A6FF1" w:rsidRPr="0035115C" w:rsidRDefault="000A6FF1" w:rsidP="00DE596E">
            <w:pPr>
              <w:jc w:val="both"/>
              <w:rPr>
                <w:color w:val="002060"/>
              </w:rPr>
            </w:pPr>
          </w:p>
        </w:tc>
      </w:tr>
      <w:tr w:rsidR="00DE596E" w:rsidRPr="0035115C" w14:paraId="03BA968D" w14:textId="77777777" w:rsidTr="00DE596E">
        <w:tc>
          <w:tcPr>
            <w:tcW w:w="2241" w:type="dxa"/>
            <w:shd w:val="clear" w:color="auto" w:fill="auto"/>
          </w:tcPr>
          <w:p w14:paraId="62E8C68E" w14:textId="740007EC" w:rsidR="00DE596E" w:rsidRPr="00260D54" w:rsidRDefault="00DE596E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Subcriteriul 1.3. Numărul de patologii oncologice 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>diagnosticate/ tratate la nivelul unității sanitare</w:t>
            </w:r>
          </w:p>
        </w:tc>
        <w:tc>
          <w:tcPr>
            <w:tcW w:w="6733" w:type="dxa"/>
            <w:shd w:val="clear" w:color="auto" w:fill="auto"/>
          </w:tcPr>
          <w:p w14:paraId="403CDC59" w14:textId="77777777" w:rsidR="00DE596E" w:rsidRPr="00260BBD" w:rsidRDefault="00DE596E" w:rsidP="00DE596E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260BBD">
              <w:rPr>
                <w:rFonts w:cstheme="minorHAnsi"/>
                <w:b/>
                <w:bCs/>
                <w:color w:val="002060"/>
                <w:sz w:val="24"/>
                <w:szCs w:val="24"/>
              </w:rPr>
              <w:lastRenderedPageBreak/>
              <w:t>Numărul de patologii oncologice diagnosticate/ tratate la nivelul unității sanitare publice de interes regional/ județean care diagnostichează și tratează cancer:</w:t>
            </w:r>
          </w:p>
          <w:p w14:paraId="79DE26A8" w14:textId="77777777" w:rsidR="00DE596E" w:rsidRPr="00260BBD" w:rsidRDefault="00DE596E" w:rsidP="00DE596E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BBD">
              <w:rPr>
                <w:rFonts w:cstheme="minorHAnsi"/>
                <w:color w:val="002060"/>
                <w:sz w:val="24"/>
                <w:szCs w:val="24"/>
              </w:rPr>
              <w:lastRenderedPageBreak/>
              <w:t>Pentru unitatea sanitară care tratează 7 sau mai mult de 7 patologii oncologice - 5 puncte</w:t>
            </w:r>
          </w:p>
          <w:p w14:paraId="5A7E038D" w14:textId="77777777" w:rsidR="00DE596E" w:rsidRPr="00260BBD" w:rsidRDefault="00DE596E" w:rsidP="00DE596E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BBD">
              <w:rPr>
                <w:rFonts w:cstheme="minorHAnsi"/>
                <w:color w:val="002060"/>
                <w:sz w:val="24"/>
                <w:szCs w:val="24"/>
              </w:rPr>
              <w:t>Pentru unitatea sanitară care tratează 5 – 6 patologii oncologice - 3 puncte</w:t>
            </w:r>
          </w:p>
          <w:p w14:paraId="2F5B1044" w14:textId="77777777" w:rsidR="00DE596E" w:rsidRPr="00260BBD" w:rsidRDefault="00DE596E" w:rsidP="00DE596E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BBD">
              <w:rPr>
                <w:rFonts w:cstheme="minorHAnsi"/>
                <w:color w:val="002060"/>
                <w:sz w:val="24"/>
                <w:szCs w:val="24"/>
              </w:rPr>
              <w:t>Pentru unitatea sanitară care tratează 3- 4 patologii oncologice - 1 punct</w:t>
            </w:r>
          </w:p>
          <w:p w14:paraId="538BC496" w14:textId="77777777" w:rsidR="00DE596E" w:rsidRPr="00260BBD" w:rsidRDefault="00DE596E" w:rsidP="00DE596E">
            <w:pPr>
              <w:pStyle w:val="ListParagraph"/>
              <w:numPr>
                <w:ilvl w:val="0"/>
                <w:numId w:val="13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BBD">
              <w:rPr>
                <w:rFonts w:cstheme="minorHAnsi"/>
                <w:color w:val="002060"/>
                <w:sz w:val="24"/>
                <w:szCs w:val="24"/>
              </w:rPr>
              <w:t>Pentru unitatea sanitară care tratează 1-2 patologii oncologice - 0 puncte</w:t>
            </w:r>
          </w:p>
          <w:p w14:paraId="34019E10" w14:textId="77777777" w:rsidR="00DE596E" w:rsidRPr="00260BBD" w:rsidRDefault="00DE596E" w:rsidP="00DE596E">
            <w:pPr>
              <w:pStyle w:val="ListParagraph"/>
              <w:spacing w:before="60"/>
              <w:ind w:left="3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  <w:p w14:paraId="17162D40" w14:textId="3D19910C" w:rsidR="00DE596E" w:rsidRPr="00CA39C6" w:rsidRDefault="00DE596E" w:rsidP="00DE596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BBD">
              <w:rPr>
                <w:rFonts w:cstheme="minorHAnsi"/>
                <w:color w:val="002060"/>
                <w:sz w:val="24"/>
                <w:szCs w:val="24"/>
              </w:rPr>
              <w:t>Prin patologii oncologice se înțeleg localizări ale tumorilor conform Clasificării Internaționale a Maladiilor ediția a 10-a.  (CIM-10): C00-C75; C76-C80; C81-C96; C97; D00-D09; D37 – D48</w:t>
            </w:r>
          </w:p>
        </w:tc>
        <w:tc>
          <w:tcPr>
            <w:tcW w:w="1499" w:type="dxa"/>
          </w:tcPr>
          <w:p w14:paraId="48D2A6CC" w14:textId="31FFE8AD" w:rsidR="00DE596E" w:rsidRPr="0035115C" w:rsidRDefault="007D3A68" w:rsidP="00DE596E">
            <w:pPr>
              <w:jc w:val="both"/>
              <w:rPr>
                <w:color w:val="002060"/>
              </w:rPr>
            </w:pPr>
            <w:r w:rsidRPr="007D3A68">
              <w:rPr>
                <w:color w:val="002060"/>
              </w:rPr>
              <w:lastRenderedPageBreak/>
              <w:t>Număr și tipologie</w:t>
            </w:r>
          </w:p>
        </w:tc>
        <w:tc>
          <w:tcPr>
            <w:tcW w:w="1538" w:type="dxa"/>
          </w:tcPr>
          <w:p w14:paraId="5455C2F0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7924616D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</w:tr>
      <w:tr w:rsidR="00DE596E" w:rsidRPr="0035115C" w14:paraId="3A8C490B" w14:textId="77777777" w:rsidTr="00DE596E">
        <w:tc>
          <w:tcPr>
            <w:tcW w:w="2241" w:type="dxa"/>
            <w:shd w:val="clear" w:color="auto" w:fill="auto"/>
          </w:tcPr>
          <w:p w14:paraId="228C113B" w14:textId="22007A09" w:rsidR="00DE596E" w:rsidRPr="00260D54" w:rsidRDefault="00DE596E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Subcriteriul 1.4. Capacitatea unității sanitare de a furniza servicii medicale </w:t>
            </w:r>
          </w:p>
        </w:tc>
        <w:tc>
          <w:tcPr>
            <w:tcW w:w="6733" w:type="dxa"/>
            <w:shd w:val="clear" w:color="auto" w:fill="auto"/>
          </w:tcPr>
          <w:p w14:paraId="07567EE5" w14:textId="135D5EF9" w:rsidR="00DE596E" w:rsidRPr="001A5207" w:rsidRDefault="00DE596E" w:rsidP="00DE596E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Număr de servicii medicale de diagnostic conform codului CMD 17 </w:t>
            </w:r>
            <w:proofErr w:type="spellStart"/>
            <w:r w:rsidRPr="001A5207">
              <w:rPr>
                <w:rFonts w:cstheme="minorHAnsi"/>
                <w:b/>
                <w:bCs/>
                <w:i/>
                <w:color w:val="002060"/>
                <w:sz w:val="24"/>
                <w:szCs w:val="24"/>
              </w:rPr>
              <w:t>Tulburari</w:t>
            </w:r>
            <w:proofErr w:type="spellEnd"/>
            <w:r w:rsidRPr="001A5207">
              <w:rPr>
                <w:rFonts w:cstheme="minorHAnsi"/>
                <w:b/>
                <w:bCs/>
                <w:i/>
                <w:color w:val="002060"/>
                <w:sz w:val="24"/>
                <w:szCs w:val="24"/>
              </w:rPr>
              <w:t xml:space="preserve"> neoplazice (hematologice si neoplasme solide)</w:t>
            </w:r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din Lista </w:t>
            </w:r>
            <w:proofErr w:type="spellStart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Dignosticelor</w:t>
            </w:r>
            <w:proofErr w:type="spellEnd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majore ( anexa 23- B -I din Normele metodologice de aplicare a H.G. nr. 521/2023 pentru aprobarea pachetelor de servicii </w:t>
            </w:r>
            <w:proofErr w:type="spellStart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şi</w:t>
            </w:r>
            <w:proofErr w:type="spellEnd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a Contractului</w:t>
            </w:r>
            <w:r w:rsidR="000A6FF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cadru care reglementează </w:t>
            </w:r>
            <w:proofErr w:type="spellStart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condiţiile</w:t>
            </w:r>
            <w:proofErr w:type="spellEnd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acordării </w:t>
            </w:r>
            <w:proofErr w:type="spellStart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asistenţei</w:t>
            </w:r>
            <w:proofErr w:type="spellEnd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medicale, a medicamentelor </w:t>
            </w:r>
            <w:proofErr w:type="spellStart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şi</w:t>
            </w:r>
            <w:proofErr w:type="spellEnd"/>
            <w:r w:rsidRPr="001A5207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 a dispozitivelor medicale, în cadrul sistemului de asigurări sociale de sănătate, în vigoare la data depunerii) furnizate de unitatea sanitară în anul 2023</w:t>
            </w:r>
          </w:p>
          <w:p w14:paraId="1C4EBF95" w14:textId="77777777" w:rsidR="00DE596E" w:rsidRPr="001A5207" w:rsidRDefault="00DE596E" w:rsidP="00DE596E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A5207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Pentru situația în care unitatea sanitară a furnizat în anul 2023 servicii medicale de diagnostic conform codului CMD 17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majore unui număr mai mare sau egal cu 5.000 de persoane – 4 puncte</w:t>
            </w:r>
          </w:p>
          <w:p w14:paraId="141866F0" w14:textId="77777777" w:rsidR="00DE596E" w:rsidRPr="001A5207" w:rsidRDefault="00DE596E" w:rsidP="00DE596E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a furnizat în anul  2023 servicii medicale de diagnostic conform codului CMD 17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majore unui număr mai mare sau egal cu 4.500 și până la 5.000 de persoane – 3 puncte</w:t>
            </w:r>
          </w:p>
          <w:p w14:paraId="0731B452" w14:textId="77777777" w:rsidR="00DE596E" w:rsidRPr="001A5207" w:rsidRDefault="00DE596E" w:rsidP="00DE596E">
            <w:pPr>
              <w:pStyle w:val="ListParagraph"/>
              <w:numPr>
                <w:ilvl w:val="0"/>
                <w:numId w:val="1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a furnizat în anul  2023 servicii medicale de diagnostic conform codului CMD 17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majore unui număr mai mare sau egal cu 4.000 și până la 4.500 de persoane – 2 puncte</w:t>
            </w:r>
          </w:p>
          <w:p w14:paraId="727DD5CE" w14:textId="18DF6AEF" w:rsidR="00DE596E" w:rsidRPr="00CA39C6" w:rsidRDefault="00DE596E" w:rsidP="00DE596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a furnizat în anul 2023 servicii medicale de diagnostic conform codului CMD 17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Tulburari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neoplazice (hematologice si neoplasme solide) din Lista </w:t>
            </w:r>
            <w:proofErr w:type="spellStart"/>
            <w:r w:rsidRPr="001A5207">
              <w:rPr>
                <w:rFonts w:cstheme="minorHAnsi"/>
                <w:color w:val="002060"/>
                <w:sz w:val="24"/>
                <w:szCs w:val="24"/>
              </w:rPr>
              <w:t>Dignosticelor</w:t>
            </w:r>
            <w:proofErr w:type="spellEnd"/>
            <w:r w:rsidRPr="001A5207">
              <w:rPr>
                <w:rFonts w:cstheme="minorHAnsi"/>
                <w:color w:val="002060"/>
                <w:sz w:val="24"/>
                <w:szCs w:val="24"/>
              </w:rPr>
              <w:t xml:space="preserve"> majore unui număr mai mic de 4.000 de persoane – 0 puncte</w:t>
            </w:r>
          </w:p>
        </w:tc>
        <w:tc>
          <w:tcPr>
            <w:tcW w:w="1499" w:type="dxa"/>
          </w:tcPr>
          <w:p w14:paraId="608023B7" w14:textId="26F83B8F" w:rsidR="00DE596E" w:rsidRPr="0035115C" w:rsidRDefault="007D3A68" w:rsidP="00DE596E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lastRenderedPageBreak/>
              <w:t>număr</w:t>
            </w:r>
          </w:p>
        </w:tc>
        <w:tc>
          <w:tcPr>
            <w:tcW w:w="1538" w:type="dxa"/>
          </w:tcPr>
          <w:p w14:paraId="2EE70244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6F4EBBEC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</w:tr>
      <w:tr w:rsidR="00DE596E" w:rsidRPr="0035115C" w14:paraId="5BF808D3" w14:textId="77777777" w:rsidTr="00DE596E">
        <w:tc>
          <w:tcPr>
            <w:tcW w:w="2241" w:type="dxa"/>
            <w:shd w:val="clear" w:color="auto" w:fill="auto"/>
          </w:tcPr>
          <w:p w14:paraId="56750561" w14:textId="77777777" w:rsidR="00DE596E" w:rsidRPr="00260D54" w:rsidRDefault="00DE596E" w:rsidP="00DE596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>Subcriteriul 1.5. Starea infrastructurii laboratoarelor de genetică și de anatomie patologică</w:t>
            </w:r>
          </w:p>
          <w:p w14:paraId="325F964A" w14:textId="77777777" w:rsidR="00DE596E" w:rsidRPr="00260D54" w:rsidRDefault="00DE596E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733" w:type="dxa"/>
          </w:tcPr>
          <w:p w14:paraId="625C47EE" w14:textId="77777777" w:rsidR="00DE596E" w:rsidRPr="00260D54" w:rsidRDefault="00DE596E" w:rsidP="00DE596E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bookmarkStart w:id="0" w:name="_Hlk134886492"/>
            <w:r w:rsidRPr="00260D54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Vechimea medie a infrastructurii (echipamentelor medicale) laboratoarelor de genetică și/ sau de anatomie patologică de care beneficiază unitatea sanitară sprijinită:</w:t>
            </w:r>
          </w:p>
          <w:bookmarkEnd w:id="0"/>
          <w:p w14:paraId="094072AB" w14:textId="77777777" w:rsidR="00DE596E" w:rsidRPr="00260D54" w:rsidRDefault="00DE596E" w:rsidP="00DE596E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Vechimea medie a infrastructurii (echipamentelor medicale) laboratoarelor de genetică și/ sau de anatomie patologică este 9 și peste 9 ani - </w:t>
            </w:r>
            <w:r>
              <w:rPr>
                <w:rFonts w:cstheme="minorHAnsi"/>
                <w:color w:val="002060"/>
                <w:sz w:val="24"/>
                <w:szCs w:val="24"/>
              </w:rPr>
              <w:t>4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087BD19B" w14:textId="77777777" w:rsidR="00DE596E" w:rsidRPr="00260D54" w:rsidRDefault="00DE596E" w:rsidP="00DE596E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Vechimea medie a infrastructurii (echipamentelor medicale) laboratoarelor de genetică și/ sau de anatomie patologică între 7-8 ani - 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1124E5BA" w14:textId="77777777" w:rsidR="00DE596E" w:rsidRPr="00260D54" w:rsidRDefault="00DE596E" w:rsidP="00DE596E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Vechimea medie a infrastructurii (echipamentelor medicale) laboratoarelor de genetică și/ sau de anatomie patologică între 5-6 ani - </w:t>
            </w:r>
            <w:r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4F8DCFCF" w14:textId="77777777" w:rsidR="00DE596E" w:rsidRPr="00260D54" w:rsidRDefault="00DE596E" w:rsidP="00DE596E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Vechimea medie a infrastructurii (echipamentelor medicale) laboratoarelor de genetică și/ sau de anatomie patologică este între 3-4 ani - </w:t>
            </w:r>
            <w:r>
              <w:rPr>
                <w:rFonts w:cstheme="minorHAnsi"/>
                <w:color w:val="002060"/>
                <w:sz w:val="24"/>
                <w:szCs w:val="24"/>
              </w:rPr>
              <w:t>1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 puncte;</w:t>
            </w:r>
          </w:p>
          <w:p w14:paraId="18155181" w14:textId="0E6A1DBB" w:rsidR="00DE596E" w:rsidRPr="00CA39C6" w:rsidRDefault="00DE596E" w:rsidP="00DE596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>Vechimea medie a infrastructurii (echipamentelor medicale) laboratoarelor de genetică și/ sau de anatomie patologică sub 3 ani - 0 puncte.</w:t>
            </w:r>
          </w:p>
        </w:tc>
        <w:tc>
          <w:tcPr>
            <w:tcW w:w="1499" w:type="dxa"/>
          </w:tcPr>
          <w:p w14:paraId="04E47352" w14:textId="7EB71D50" w:rsidR="00DE596E" w:rsidRPr="0035115C" w:rsidRDefault="00DE596E" w:rsidP="00DE596E">
            <w:pPr>
              <w:jc w:val="both"/>
              <w:rPr>
                <w:color w:val="002060"/>
              </w:rPr>
            </w:pPr>
            <w:proofErr w:type="spellStart"/>
            <w:r>
              <w:rPr>
                <w:color w:val="002060"/>
              </w:rPr>
              <w:t>Numar</w:t>
            </w:r>
            <w:proofErr w:type="spellEnd"/>
            <w:r>
              <w:rPr>
                <w:color w:val="002060"/>
              </w:rPr>
              <w:t xml:space="preserve"> ani</w:t>
            </w:r>
          </w:p>
        </w:tc>
        <w:tc>
          <w:tcPr>
            <w:tcW w:w="1538" w:type="dxa"/>
          </w:tcPr>
          <w:p w14:paraId="4B28BFC5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7551BE22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</w:tr>
      <w:tr w:rsidR="00DE596E" w:rsidRPr="0035115C" w14:paraId="6CB3FB3A" w14:textId="77777777" w:rsidTr="00DE596E">
        <w:tc>
          <w:tcPr>
            <w:tcW w:w="2241" w:type="dxa"/>
            <w:shd w:val="clear" w:color="auto" w:fill="auto"/>
          </w:tcPr>
          <w:p w14:paraId="3EAA90FD" w14:textId="6F9F08AB" w:rsidR="00DE596E" w:rsidRPr="00260D54" w:rsidRDefault="00DE596E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Subcriteriul 1.6. </w:t>
            </w:r>
            <w:bookmarkStart w:id="1" w:name="_Hlk159328623"/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Asigurarea managementului calității activităților 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derulate în cadrul </w:t>
            </w:r>
            <w:bookmarkEnd w:id="1"/>
            <w:r w:rsidRPr="00260D54">
              <w:rPr>
                <w:rFonts w:cstheme="minorHAnsi"/>
                <w:color w:val="002060"/>
                <w:sz w:val="24"/>
                <w:szCs w:val="24"/>
              </w:rPr>
              <w:t>laboratoarelor de genetică și/ sau de anatomie patologică</w:t>
            </w:r>
          </w:p>
        </w:tc>
        <w:tc>
          <w:tcPr>
            <w:tcW w:w="6733" w:type="dxa"/>
          </w:tcPr>
          <w:p w14:paraId="431C852D" w14:textId="77777777" w:rsidR="00DE596E" w:rsidRPr="00260D54" w:rsidRDefault="00DE596E" w:rsidP="00DE596E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Laboratoarele de genetică / de anatomie patologică din unitatea sanitară dețin autorizație de funcționare, precum și certificat de acreditare în conformitate cu standardul SR EN ISO 15189 – 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>”Laboratoare medicale”, însoțit de anexa care cuprinde lista analizelor medicale de laborator pentru care laboratorul este acreditat:</w:t>
            </w:r>
          </w:p>
          <w:p w14:paraId="382DEF55" w14:textId="77777777" w:rsidR="00DE596E" w:rsidRPr="00260D54" w:rsidRDefault="00DE596E" w:rsidP="00DE596E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Pentru situația în care unitatea sanitară deține autorizație de funcționare, precum și certificat de acreditare în conformitate cu standardul SR EN ISO 15189 – ”Laboratoare medicale” pentru laboratoarele de genetică / de anatomie patologică din unitatea sanitară - </w:t>
            </w:r>
            <w:r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 punct</w:t>
            </w:r>
            <w:r>
              <w:rPr>
                <w:rFonts w:cstheme="minorHAnsi"/>
                <w:color w:val="002060"/>
                <w:sz w:val="24"/>
                <w:szCs w:val="24"/>
              </w:rPr>
              <w:t>e</w:t>
            </w:r>
          </w:p>
          <w:p w14:paraId="30890B95" w14:textId="7CD17772" w:rsidR="00DE596E" w:rsidRPr="00CA39C6" w:rsidRDefault="00DE596E" w:rsidP="00DE596E">
            <w:pPr>
              <w:pStyle w:val="ListParagraph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>Pentru situația în care unitatea sanitară NU deține autorizație de funcționare, precum și certificat de acreditare în conformitate cu standardul SR EN ISO 15189 – ”Laboratoare medicale” pentru laboratoarele de genetică / de anatomie patologică din unitatea sanitară - 0 puncte</w:t>
            </w:r>
          </w:p>
        </w:tc>
        <w:tc>
          <w:tcPr>
            <w:tcW w:w="1499" w:type="dxa"/>
          </w:tcPr>
          <w:p w14:paraId="148E2C85" w14:textId="75E852AD" w:rsidR="00DE596E" w:rsidRPr="0035115C" w:rsidRDefault="00DE596E" w:rsidP="00DE596E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lastRenderedPageBreak/>
              <w:t>Lista laboratoarelor</w:t>
            </w:r>
          </w:p>
        </w:tc>
        <w:tc>
          <w:tcPr>
            <w:tcW w:w="1538" w:type="dxa"/>
          </w:tcPr>
          <w:p w14:paraId="2D4EB88B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400A7840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</w:tr>
      <w:tr w:rsidR="00DE596E" w:rsidRPr="0035115C" w14:paraId="23A6318E" w14:textId="77777777" w:rsidTr="00DE596E">
        <w:tc>
          <w:tcPr>
            <w:tcW w:w="2241" w:type="dxa"/>
            <w:shd w:val="clear" w:color="auto" w:fill="auto"/>
          </w:tcPr>
          <w:p w14:paraId="1A83FE68" w14:textId="77777777" w:rsidR="00DE596E" w:rsidRPr="00260D54" w:rsidRDefault="00DE596E" w:rsidP="00DE596E">
            <w:pPr>
              <w:spacing w:before="60"/>
              <w:jc w:val="both"/>
              <w:rPr>
                <w:rFonts w:cstheme="minorHAnsi"/>
                <w:i/>
                <w:iCs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Subcriteriul 1.7. Capacitatea laboratoarelor de genetică și de anatomie patologică – resursa umană disponibilă (personal de specialitate medical si 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paramedical  </w:t>
            </w:r>
            <w:r w:rsidRPr="00260D54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(ex. medici de laborator, asistenți medicali de laborator, chimiști, biochimiști, etc.)</w:t>
            </w:r>
          </w:p>
          <w:p w14:paraId="77F0E1E2" w14:textId="77777777" w:rsidR="00DE596E" w:rsidRPr="00CA39C6" w:rsidRDefault="00DE596E" w:rsidP="00DE596E">
            <w:pPr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6733" w:type="dxa"/>
          </w:tcPr>
          <w:p w14:paraId="54C390C1" w14:textId="77777777" w:rsidR="00DE596E" w:rsidRPr="00260D54" w:rsidRDefault="00DE596E" w:rsidP="00DE596E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b/>
                <w:bCs/>
                <w:color w:val="002060"/>
                <w:sz w:val="24"/>
                <w:szCs w:val="24"/>
              </w:rPr>
              <w:lastRenderedPageBreak/>
              <w:t>Existenta resursei umane care va utiliza noile echipamente/tehnologii</w:t>
            </w:r>
          </w:p>
          <w:p w14:paraId="6D95260F" w14:textId="77777777" w:rsidR="00DE596E" w:rsidRPr="00260D54" w:rsidRDefault="00DE596E" w:rsidP="00DE596E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t xml:space="preserve">unitatea sanitară are, la momentul depunerii cererii de finanțare, personal de specialitate medical si paramedical  </w:t>
            </w:r>
            <w:r w:rsidRPr="00260D54">
              <w:rPr>
                <w:rFonts w:cstheme="minorHAnsi"/>
                <w:i/>
                <w:iCs/>
                <w:color w:val="002060"/>
                <w:sz w:val="24"/>
                <w:szCs w:val="24"/>
              </w:rPr>
              <w:t>(ex. medici de laborator, asistenți medicali de laborator, chimiști, biochimiști, etc.) pentru utilizarea infrastructurii și, daca este cazul, pentru utilizarea tehnologiei pe care o achiziționează (laboratoarele de genetică / de anatomie patologică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>) - 3 puncte</w:t>
            </w:r>
          </w:p>
          <w:p w14:paraId="0DE20783" w14:textId="77777777" w:rsidR="00DE596E" w:rsidRPr="00260D54" w:rsidRDefault="00DE596E" w:rsidP="00DE596E">
            <w:pPr>
              <w:pStyle w:val="ListParagraph"/>
              <w:numPr>
                <w:ilvl w:val="0"/>
                <w:numId w:val="15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260D54">
              <w:rPr>
                <w:rFonts w:cstheme="minorHAnsi"/>
                <w:color w:val="002060"/>
                <w:sz w:val="24"/>
                <w:szCs w:val="24"/>
              </w:rPr>
              <w:lastRenderedPageBreak/>
              <w:t xml:space="preserve">unitatea sanitară NU are, la momentul depunerii cererii de finanțare, personal de specialitate medical si paramedical  </w:t>
            </w:r>
            <w:r w:rsidRPr="00260D54">
              <w:rPr>
                <w:rFonts w:cstheme="minorHAnsi"/>
                <w:i/>
                <w:iCs/>
                <w:color w:val="002060"/>
                <w:sz w:val="24"/>
                <w:szCs w:val="24"/>
              </w:rPr>
              <w:t xml:space="preserve">(ex. medici de laborator, asistenți medicali de laborator, chimiști, biochimiști, etc.) pentru utilizarea infrastructurii și, daca este cazul, pentru utilizarea tehnologiei pe care o achiziționează (laboratoarele de genetică / de anatomie patologică)  </w:t>
            </w:r>
            <w:r w:rsidRPr="00260D54">
              <w:rPr>
                <w:rFonts w:cstheme="minorHAnsi"/>
                <w:color w:val="002060"/>
                <w:sz w:val="24"/>
                <w:szCs w:val="24"/>
              </w:rPr>
              <w:t>– 0 puncte</w:t>
            </w:r>
          </w:p>
          <w:p w14:paraId="3346DC05" w14:textId="77777777" w:rsidR="00DE596E" w:rsidRPr="00260D54" w:rsidRDefault="00DE596E" w:rsidP="00DE596E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</w:p>
          <w:p w14:paraId="6F1689B1" w14:textId="77777777" w:rsidR="00DE596E" w:rsidRDefault="00DE596E" w:rsidP="00DE596E">
            <w:pPr>
              <w:pStyle w:val="ListParagraph"/>
              <w:ind w:left="3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499" w:type="dxa"/>
          </w:tcPr>
          <w:p w14:paraId="4EAD4F66" w14:textId="765781BE" w:rsidR="00DE596E" w:rsidRPr="0035115C" w:rsidRDefault="00DE596E" w:rsidP="00DE596E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lastRenderedPageBreak/>
              <w:t>DA/NU</w:t>
            </w:r>
          </w:p>
        </w:tc>
        <w:tc>
          <w:tcPr>
            <w:tcW w:w="1538" w:type="dxa"/>
          </w:tcPr>
          <w:p w14:paraId="69CBDEE2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4D327458" w14:textId="77777777" w:rsidR="00DE596E" w:rsidRPr="0035115C" w:rsidRDefault="00DE596E" w:rsidP="00DE596E">
            <w:pPr>
              <w:jc w:val="both"/>
              <w:rPr>
                <w:color w:val="002060"/>
              </w:rPr>
            </w:pPr>
          </w:p>
        </w:tc>
      </w:tr>
      <w:tr w:rsidR="00D5070F" w:rsidRPr="0035115C" w14:paraId="58B1220C" w14:textId="77777777" w:rsidTr="00BD172C">
        <w:tc>
          <w:tcPr>
            <w:tcW w:w="2241" w:type="dxa"/>
            <w:shd w:val="clear" w:color="auto" w:fill="auto"/>
          </w:tcPr>
          <w:p w14:paraId="69876C6F" w14:textId="22B0E568" w:rsidR="00D5070F" w:rsidRPr="00260D54" w:rsidRDefault="00D5070F" w:rsidP="00D5070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2632B">
              <w:rPr>
                <w:rFonts w:cstheme="minorHAnsi"/>
                <w:color w:val="002060"/>
                <w:sz w:val="24"/>
                <w:szCs w:val="24"/>
              </w:rPr>
              <w:t>Subcriteriul 4.3. Raportul dintre costul investiției/ capacitatea tehnică a laboratoarelor de genetică și de anatomie patologică</w:t>
            </w:r>
          </w:p>
        </w:tc>
        <w:tc>
          <w:tcPr>
            <w:tcW w:w="6733" w:type="dxa"/>
            <w:shd w:val="clear" w:color="auto" w:fill="auto"/>
          </w:tcPr>
          <w:p w14:paraId="775D9A9F" w14:textId="77777777" w:rsidR="00D5070F" w:rsidRPr="00E2632B" w:rsidRDefault="00D5070F" w:rsidP="00D5070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2632B">
              <w:rPr>
                <w:rFonts w:cstheme="minorHAnsi"/>
                <w:color w:val="002060"/>
                <w:sz w:val="24"/>
                <w:szCs w:val="24"/>
              </w:rPr>
              <w:t>Punctajul se va acorda astfel:</w:t>
            </w:r>
          </w:p>
          <w:p w14:paraId="5D01CFC7" w14:textId="77777777" w:rsidR="00D5070F" w:rsidRPr="00E2632B" w:rsidRDefault="00D5070F" w:rsidP="00D5070F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2632B">
              <w:rPr>
                <w:rFonts w:cstheme="minorHAnsi"/>
                <w:color w:val="002060"/>
                <w:sz w:val="24"/>
                <w:szCs w:val="24"/>
              </w:rPr>
              <w:t>Proiectul cu cea mai mică valoare a raportului dintre costul investiției/</w:t>
            </w:r>
            <w:r w:rsidRPr="00E2632B">
              <w:rPr>
                <w:rFonts w:cstheme="minorHAnsi"/>
                <w:sz w:val="24"/>
                <w:szCs w:val="24"/>
              </w:rPr>
              <w:t xml:space="preserve"> </w:t>
            </w:r>
            <w:r w:rsidRPr="00E2632B">
              <w:rPr>
                <w:rFonts w:cstheme="minorHAnsi"/>
                <w:color w:val="002060"/>
                <w:sz w:val="24"/>
                <w:szCs w:val="24"/>
              </w:rPr>
              <w:t xml:space="preserve">capacitatea tehnică a laboratoarelor de genetică și </w:t>
            </w:r>
            <w:r>
              <w:rPr>
                <w:rFonts w:cstheme="minorHAnsi"/>
                <w:color w:val="002060"/>
                <w:sz w:val="24"/>
                <w:szCs w:val="24"/>
              </w:rPr>
              <w:t xml:space="preserve">/ sau </w:t>
            </w:r>
            <w:r w:rsidRPr="00E2632B">
              <w:rPr>
                <w:rFonts w:cstheme="minorHAnsi"/>
                <w:color w:val="002060"/>
                <w:sz w:val="24"/>
                <w:szCs w:val="24"/>
              </w:rPr>
              <w:t>de anatomie patologică (numărul anual de blocuri propus) care fac obiectul investiției în cadrul proiectului primește 4 puncte;</w:t>
            </w:r>
          </w:p>
          <w:p w14:paraId="298CF59D" w14:textId="77777777" w:rsidR="00D5070F" w:rsidRPr="00E2632B" w:rsidRDefault="00D5070F" w:rsidP="00D5070F">
            <w:pPr>
              <w:pStyle w:val="ListParagraph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2632B">
              <w:rPr>
                <w:rFonts w:cstheme="minorHAnsi"/>
                <w:color w:val="002060"/>
                <w:sz w:val="24"/>
                <w:szCs w:val="24"/>
              </w:rPr>
              <w:t>Restul proiectelor vor primi punctajul după formula:</w:t>
            </w:r>
          </w:p>
          <w:p w14:paraId="1FB7463A" w14:textId="77777777" w:rsidR="00D5070F" w:rsidRPr="00E2632B" w:rsidRDefault="00D5070F" w:rsidP="00D5070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Pp=</m:t>
                </m:r>
                <m:f>
                  <m:fPr>
                    <m:ctrlPr>
                      <w:ins w:id="2" w:author="Valentin Georgel Rosca" w:date="2024-04-17T15:36:00Z" w16du:dateUtc="2024-04-17T12:36:00Z">
                        <w:rPr>
                          <w:rFonts w:ascii="Cambria Math" w:hAnsi="Cambria Math" w:cstheme="minorHAnsi"/>
                          <w:color w:val="002060"/>
                          <w:sz w:val="24"/>
                          <w:szCs w:val="24"/>
                        </w:rPr>
                      </w:ins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>Valoare proiect investiție minimă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2060"/>
                        <w:sz w:val="24"/>
                        <w:szCs w:val="24"/>
                      </w:rPr>
                      <m:t>Valoare proiect  verificat</m:t>
                    </m:r>
                  </m:den>
                </m:f>
                <m:r>
                  <w:rPr>
                    <w:rFonts w:ascii="Cambria Math" w:hAnsi="Cambria Math" w:cstheme="minorHAnsi"/>
                    <w:color w:val="002060"/>
                    <w:sz w:val="24"/>
                    <w:szCs w:val="24"/>
                  </w:rPr>
                  <m:t>×4 p</m:t>
                </m:r>
              </m:oMath>
            </m:oMathPara>
          </w:p>
          <w:p w14:paraId="550DEFC4" w14:textId="77777777" w:rsidR="00D5070F" w:rsidRPr="00E2632B" w:rsidRDefault="00D5070F" w:rsidP="00D5070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color w:val="002060"/>
                  <w:sz w:val="24"/>
                  <w:szCs w:val="24"/>
                </w:rPr>
                <m:t>Pp</m:t>
              </m:r>
            </m:oMath>
            <w:r w:rsidRPr="00E2632B">
              <w:rPr>
                <w:rFonts w:cstheme="minorHAnsi"/>
                <w:color w:val="002060"/>
                <w:sz w:val="24"/>
                <w:szCs w:val="24"/>
              </w:rPr>
              <w:t xml:space="preserve"> – punctaj proiect</w:t>
            </w:r>
          </w:p>
          <w:p w14:paraId="12B42419" w14:textId="77777777" w:rsidR="00D5070F" w:rsidRPr="00E2632B" w:rsidRDefault="00D5070F" w:rsidP="00D5070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E2632B">
              <w:rPr>
                <w:rFonts w:cstheme="minorHAnsi"/>
                <w:color w:val="002060"/>
                <w:sz w:val="24"/>
                <w:szCs w:val="24"/>
              </w:rPr>
              <w:t>Valoare proiect minimă - valoarea cea mai mică per investiție propusă în cadrul proiectelor depuse</w:t>
            </w:r>
          </w:p>
          <w:p w14:paraId="0B57C701" w14:textId="23D98A28" w:rsidR="00D5070F" w:rsidRPr="00260D54" w:rsidRDefault="00D5070F" w:rsidP="00D5070F">
            <w:pPr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E2632B">
              <w:rPr>
                <w:rFonts w:eastAsiaTheme="minorEastAsia" w:cstheme="minorHAnsi"/>
                <w:color w:val="002060"/>
                <w:sz w:val="24"/>
                <w:szCs w:val="24"/>
              </w:rPr>
              <w:lastRenderedPageBreak/>
              <w:t xml:space="preserve">Valoare </w:t>
            </w:r>
            <w:r w:rsidRPr="00E2632B">
              <w:rPr>
                <w:rFonts w:cstheme="minorHAnsi"/>
                <w:color w:val="002060"/>
                <w:sz w:val="24"/>
                <w:szCs w:val="24"/>
              </w:rPr>
              <w:t>proiect verificat</w:t>
            </w:r>
            <w:r w:rsidRPr="00E2632B">
              <w:rPr>
                <w:rFonts w:eastAsiaTheme="minorEastAsia" w:cstheme="minorHAnsi"/>
                <w:color w:val="002060"/>
                <w:sz w:val="24"/>
                <w:szCs w:val="24"/>
              </w:rPr>
              <w:t xml:space="preserve">  - valoarea proiectului verificat</w:t>
            </w:r>
          </w:p>
        </w:tc>
        <w:tc>
          <w:tcPr>
            <w:tcW w:w="1499" w:type="dxa"/>
          </w:tcPr>
          <w:p w14:paraId="417A1B53" w14:textId="774A1340" w:rsidR="00D5070F" w:rsidRDefault="00D5070F" w:rsidP="00D5070F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lastRenderedPageBreak/>
              <w:t>Valoare</w:t>
            </w:r>
          </w:p>
        </w:tc>
        <w:tc>
          <w:tcPr>
            <w:tcW w:w="1538" w:type="dxa"/>
          </w:tcPr>
          <w:p w14:paraId="04770E35" w14:textId="77777777" w:rsidR="00D5070F" w:rsidRPr="0035115C" w:rsidRDefault="00D5070F" w:rsidP="00D5070F">
            <w:pPr>
              <w:jc w:val="both"/>
              <w:rPr>
                <w:color w:val="002060"/>
              </w:rPr>
            </w:pPr>
          </w:p>
        </w:tc>
        <w:tc>
          <w:tcPr>
            <w:tcW w:w="1914" w:type="dxa"/>
          </w:tcPr>
          <w:p w14:paraId="6668AC91" w14:textId="77777777" w:rsidR="00D5070F" w:rsidRPr="0035115C" w:rsidRDefault="00D5070F" w:rsidP="00D5070F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4B3CD4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82CFA" w14:textId="77777777" w:rsidR="004B3CD4" w:rsidRDefault="004B3CD4" w:rsidP="000F69E2">
      <w:pPr>
        <w:spacing w:after="0" w:line="240" w:lineRule="auto"/>
      </w:pPr>
      <w:r>
        <w:separator/>
      </w:r>
    </w:p>
  </w:endnote>
  <w:endnote w:type="continuationSeparator" w:id="0">
    <w:p w14:paraId="793B067F" w14:textId="77777777" w:rsidR="004B3CD4" w:rsidRDefault="004B3CD4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F6FC4" w14:textId="77777777" w:rsidR="004B3CD4" w:rsidRDefault="004B3CD4" w:rsidP="000F69E2">
      <w:pPr>
        <w:spacing w:after="0" w:line="240" w:lineRule="auto"/>
      </w:pPr>
      <w:r>
        <w:separator/>
      </w:r>
    </w:p>
  </w:footnote>
  <w:footnote w:type="continuationSeparator" w:id="0">
    <w:p w14:paraId="6114157A" w14:textId="77777777" w:rsidR="004B3CD4" w:rsidRDefault="004B3CD4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C70D0" w14:textId="685C8685" w:rsidR="00673EA4" w:rsidRPr="00440C35" w:rsidRDefault="000D7C32" w:rsidP="00673EA4">
    <w:pPr>
      <w:pStyle w:val="ListParagraph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r w:rsidRPr="000D7C32">
      <w:rPr>
        <w:rFonts w:cstheme="minorHAnsi"/>
        <w:b/>
        <w:bCs/>
        <w:color w:val="002060"/>
        <w:sz w:val="24"/>
        <w:szCs w:val="24"/>
      </w:rPr>
      <w:t>Ghidul solicitantului: Investiții în infrastructura publică a laboratoarelor de genetică și de anatomie patologică pentru diagnosticul cancerului în vederea tratamentului personalizat în funcție de profilul tumoral identificat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79B9"/>
    <w:multiLevelType w:val="hybridMultilevel"/>
    <w:tmpl w:val="F4A29476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D391D"/>
    <w:multiLevelType w:val="hybridMultilevel"/>
    <w:tmpl w:val="9DECFF4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622DEB"/>
    <w:multiLevelType w:val="hybridMultilevel"/>
    <w:tmpl w:val="3CC6F2E8"/>
    <w:lvl w:ilvl="0" w:tplc="3E56FC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A06D1A"/>
    <w:multiLevelType w:val="hybridMultilevel"/>
    <w:tmpl w:val="C634447E"/>
    <w:lvl w:ilvl="0" w:tplc="FA78953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7842F1"/>
    <w:multiLevelType w:val="hybridMultilevel"/>
    <w:tmpl w:val="53788A6E"/>
    <w:lvl w:ilvl="0" w:tplc="707A778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05B5C41"/>
    <w:multiLevelType w:val="hybridMultilevel"/>
    <w:tmpl w:val="0F489CA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86102"/>
    <w:multiLevelType w:val="hybridMultilevel"/>
    <w:tmpl w:val="D048F216"/>
    <w:lvl w:ilvl="0" w:tplc="E578AD08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3E0A2A"/>
    <w:multiLevelType w:val="hybridMultilevel"/>
    <w:tmpl w:val="56CE9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D3DFA"/>
    <w:multiLevelType w:val="hybridMultilevel"/>
    <w:tmpl w:val="F848AAE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634FE1"/>
    <w:multiLevelType w:val="hybridMultilevel"/>
    <w:tmpl w:val="48321A18"/>
    <w:lvl w:ilvl="0" w:tplc="55D8C1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00206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38724D"/>
    <w:multiLevelType w:val="hybridMultilevel"/>
    <w:tmpl w:val="CF80D99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123356"/>
    <w:multiLevelType w:val="hybridMultilevel"/>
    <w:tmpl w:val="2110D26C"/>
    <w:lvl w:ilvl="0" w:tplc="F756262C">
      <w:start w:val="1"/>
      <w:numFmt w:val="lowerLetter"/>
      <w:lvlText w:val="%1)"/>
      <w:lvlJc w:val="left"/>
      <w:pPr>
        <w:ind w:left="360" w:hanging="360"/>
      </w:pPr>
      <w:rPr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3958232">
    <w:abstractNumId w:val="2"/>
  </w:num>
  <w:num w:numId="2" w16cid:durableId="1974828883">
    <w:abstractNumId w:val="4"/>
  </w:num>
  <w:num w:numId="3" w16cid:durableId="260837926">
    <w:abstractNumId w:val="1"/>
  </w:num>
  <w:num w:numId="4" w16cid:durableId="1079138235">
    <w:abstractNumId w:val="11"/>
  </w:num>
  <w:num w:numId="5" w16cid:durableId="1688210673">
    <w:abstractNumId w:val="7"/>
  </w:num>
  <w:num w:numId="6" w16cid:durableId="114562109">
    <w:abstractNumId w:val="3"/>
  </w:num>
  <w:num w:numId="7" w16cid:durableId="1182352047">
    <w:abstractNumId w:val="8"/>
  </w:num>
  <w:num w:numId="8" w16cid:durableId="1653168778">
    <w:abstractNumId w:val="14"/>
  </w:num>
  <w:num w:numId="9" w16cid:durableId="1574776814">
    <w:abstractNumId w:val="13"/>
  </w:num>
  <w:num w:numId="10" w16cid:durableId="774256252">
    <w:abstractNumId w:val="10"/>
  </w:num>
  <w:num w:numId="11" w16cid:durableId="1360667448">
    <w:abstractNumId w:val="9"/>
  </w:num>
  <w:num w:numId="12" w16cid:durableId="60757522">
    <w:abstractNumId w:val="5"/>
  </w:num>
  <w:num w:numId="13" w16cid:durableId="712466919">
    <w:abstractNumId w:val="6"/>
  </w:num>
  <w:num w:numId="14" w16cid:durableId="1948416662">
    <w:abstractNumId w:val="0"/>
  </w:num>
  <w:num w:numId="15" w16cid:durableId="205376760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alentin Georgel Rosca">
    <w15:presenceInfo w15:providerId="AD" w15:userId="S-1-5-21-1335690349-1632514493-598330653-92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14CB9"/>
    <w:rsid w:val="000A6FF1"/>
    <w:rsid w:val="000C594B"/>
    <w:rsid w:val="000D7C32"/>
    <w:rsid w:val="000F69E2"/>
    <w:rsid w:val="0012040E"/>
    <w:rsid w:val="0018734E"/>
    <w:rsid w:val="001D7112"/>
    <w:rsid w:val="001E301B"/>
    <w:rsid w:val="0035115C"/>
    <w:rsid w:val="00484A42"/>
    <w:rsid w:val="004B3CD4"/>
    <w:rsid w:val="005469EA"/>
    <w:rsid w:val="00583CF9"/>
    <w:rsid w:val="005A158E"/>
    <w:rsid w:val="00646404"/>
    <w:rsid w:val="00652DD4"/>
    <w:rsid w:val="00673EA4"/>
    <w:rsid w:val="006A35C3"/>
    <w:rsid w:val="006A7240"/>
    <w:rsid w:val="00710F3E"/>
    <w:rsid w:val="007A32A7"/>
    <w:rsid w:val="007A7EE7"/>
    <w:rsid w:val="007B5E38"/>
    <w:rsid w:val="007C68AF"/>
    <w:rsid w:val="007D3A68"/>
    <w:rsid w:val="007E57E7"/>
    <w:rsid w:val="007F1111"/>
    <w:rsid w:val="007F4F8C"/>
    <w:rsid w:val="008358B0"/>
    <w:rsid w:val="008579EE"/>
    <w:rsid w:val="008F0444"/>
    <w:rsid w:val="009471F9"/>
    <w:rsid w:val="00956E6E"/>
    <w:rsid w:val="00992F69"/>
    <w:rsid w:val="009C3629"/>
    <w:rsid w:val="009C7965"/>
    <w:rsid w:val="00A259AC"/>
    <w:rsid w:val="00AD61AF"/>
    <w:rsid w:val="00B12D94"/>
    <w:rsid w:val="00B23E48"/>
    <w:rsid w:val="00B25A07"/>
    <w:rsid w:val="00B51338"/>
    <w:rsid w:val="00B6316B"/>
    <w:rsid w:val="00B8231F"/>
    <w:rsid w:val="00B90C9A"/>
    <w:rsid w:val="00BB1E89"/>
    <w:rsid w:val="00BF3F45"/>
    <w:rsid w:val="00C040A9"/>
    <w:rsid w:val="00C26D35"/>
    <w:rsid w:val="00C42362"/>
    <w:rsid w:val="00CA39C6"/>
    <w:rsid w:val="00D0021F"/>
    <w:rsid w:val="00D5070F"/>
    <w:rsid w:val="00D87809"/>
    <w:rsid w:val="00DE596E"/>
    <w:rsid w:val="00E13296"/>
    <w:rsid w:val="00E153C6"/>
    <w:rsid w:val="00E95800"/>
    <w:rsid w:val="00EE0D47"/>
    <w:rsid w:val="00F41917"/>
    <w:rsid w:val="00FC0690"/>
    <w:rsid w:val="00FC1C0B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0F69E2"/>
    <w:rPr>
      <w:kern w:val="0"/>
      <w14:ligatures w14:val="none"/>
    </w:rPr>
  </w:style>
  <w:style w:type="table" w:styleId="TableGrid">
    <w:name w:val="Table Grid"/>
    <w:basedOn w:val="Table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9E2"/>
  </w:style>
  <w:style w:type="paragraph" w:styleId="Footer">
    <w:name w:val="footer"/>
    <w:basedOn w:val="Normal"/>
    <w:link w:val="FooterCha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9E2"/>
  </w:style>
  <w:style w:type="paragraph" w:styleId="Revision">
    <w:name w:val="Revision"/>
    <w:hidden/>
    <w:uiPriority w:val="99"/>
    <w:semiHidden/>
    <w:rsid w:val="00673EA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823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23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23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23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23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1300</Words>
  <Characters>7415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71</cp:revision>
  <dcterms:created xsi:type="dcterms:W3CDTF">2023-09-28T11:17:00Z</dcterms:created>
  <dcterms:modified xsi:type="dcterms:W3CDTF">2024-04-17T12:43:00Z</dcterms:modified>
</cp:coreProperties>
</file>